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16" w:rsidRPr="00986C16" w:rsidRDefault="00986C16" w:rsidP="00986C16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986C16">
        <w:rPr>
          <w:rFonts w:ascii="Times New Roman" w:eastAsia="Times New Roman" w:hAnsi="Times New Roman" w:cs="Times New Roman"/>
          <w:color w:val="FF0000"/>
          <w:sz w:val="72"/>
          <w:szCs w:val="72"/>
        </w:rPr>
        <w:t>Courtesy</w:t>
      </w:r>
      <w:r w:rsidRPr="00986C16">
        <w:rPr>
          <w:rFonts w:ascii="Times New Roman" w:eastAsia="Times New Roman" w:hAnsi="Times New Roman" w:cs="Times New Roman"/>
          <w:color w:val="000000"/>
        </w:rPr>
        <w:t>          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205740"/>
            <wp:effectExtent l="19050" t="0" r="0" b="0"/>
            <wp:docPr id="1" name="Picture 1" descr="http://chinese.travel-way.net/buta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nese.travel-way.net/buta0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C16">
        <w:rPr>
          <w:rFonts w:ascii="Times New Roman" w:eastAsia="Times New Roman" w:hAnsi="Times New Roman" w:cs="Times New Roman"/>
          <w:color w:val="000000"/>
        </w:rPr>
        <w:t>  Thank you.     You're welcome.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205740"/>
            <wp:effectExtent l="0" t="0" r="0" b="0"/>
            <wp:docPr id="2" name="Picture 2" descr="http://chinese.travel-way.net/bu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nese.travel-way.net/but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C16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86C16" w:rsidRPr="00986C16" w:rsidRDefault="00986C16" w:rsidP="00986C16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986C16" w:rsidRPr="00986C16" w:rsidRDefault="00986C16" w:rsidP="00986C16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986C1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Click on the speaker icons </w:t>
      </w: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</w:rPr>
        <w:drawing>
          <wp:inline distT="0" distB="0" distL="0" distR="0">
            <wp:extent cx="114300" cy="152400"/>
            <wp:effectExtent l="0" t="0" r="0" b="0"/>
            <wp:docPr id="3" name="Picture 3" descr="http://chinese.travel-way.net/speaker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inese.travel-way.net/speaker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C16">
        <w:rPr>
          <w:rFonts w:ascii="Times New Roman" w:eastAsia="Times New Roman" w:hAnsi="Times New Roman" w:cs="Times New Roman"/>
          <w:color w:val="000000"/>
          <w:sz w:val="36"/>
          <w:szCs w:val="36"/>
        </w:rPr>
        <w:t>to listen to the pronunciation.</w:t>
      </w:r>
    </w:p>
    <w:p w:rsidR="00986C16" w:rsidRPr="00986C16" w:rsidRDefault="00986C16" w:rsidP="00986C16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986C16" w:rsidRPr="00986C16" w:rsidRDefault="00986C16" w:rsidP="00986C16">
      <w:pPr>
        <w:spacing w:after="0"/>
        <w:rPr>
          <w:ins w:id="0" w:author="Unknown"/>
          <w:rFonts w:ascii="Times New Roman" w:eastAsia="Times New Roman" w:hAnsi="Times New Roman" w:cs="Times New Roman"/>
          <w:color w:val="000000"/>
        </w:rPr>
      </w:pPr>
      <w:ins w:id="1" w:author="Unknown">
        <w:r w:rsidRPr="00986C16">
          <w:rPr>
            <w:rFonts w:ascii="Times New Roman" w:eastAsia="Times New Roman" w:hAnsi="Times New Roman" w:cs="Times New Roman"/>
            <w:color w:val="000000"/>
          </w:rPr>
          <w:pict/>
        </w:r>
      </w:ins>
      <w:r w:rsidRPr="00986C16">
        <w:rPr>
          <w:rFonts w:ascii="Times New Roman" w:eastAsia="Times New Roman" w:hAnsi="Times New Roman" w:cs="Times New Roman"/>
          <w:color w:val="000000"/>
        </w:rPr>
        <w:pict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02"/>
      </w:tblGrid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Thank you.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0580" cy="518160"/>
                  <wp:effectExtent l="19050" t="0" r="7620" b="0"/>
                  <wp:docPr id="6" name="Picture 6" descr="http://chinese.travel-way.net/aa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inese.travel-way.net/aa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8" name="Picture 8" descr="http://chinese.travel-way.net/speaker02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hinese.travel-way.net/speaker02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You're welcome!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86C16">
              <w:rPr>
                <w:rFonts w:ascii="Times New Roman" w:eastAsia="Times New Roman" w:hAnsi="Times New Roman" w:cs="Times New Roman"/>
                <w:color w:val="FF0000"/>
              </w:rPr>
              <w:t>(a polite way of replying to someone who has just thanked you for something)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3480" cy="533400"/>
                  <wp:effectExtent l="19050" t="0" r="7620" b="0"/>
                  <wp:docPr id="9" name="Picture 9" descr="http://chinese.travel-way.net/cc6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hinese.travel-way.net/cc6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1" name="Picture 11" descr="http://chinese.travel-way.net/speaker02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hinese.travel-way.net/speaker02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Thank you very much.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32560" cy="525780"/>
                  <wp:effectExtent l="19050" t="0" r="0" b="0"/>
                  <wp:docPr id="12" name="Picture 12" descr="http://chinese.travel-way.net/cc7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hinese.travel-way.net/cc7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4" name="Picture 14" descr="http://chinese.travel-way.net/speaker02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hinese.travel-way.net/speaker02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You're welcome!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86C16">
              <w:rPr>
                <w:rFonts w:ascii="Times New Roman" w:eastAsia="Times New Roman" w:hAnsi="Times New Roman" w:cs="Times New Roman"/>
                <w:color w:val="FF0000"/>
              </w:rPr>
              <w:t>(a polite way of replying to someone who has just thanked you for something)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43000" cy="518160"/>
                  <wp:effectExtent l="19050" t="0" r="0" b="0"/>
                  <wp:docPr id="15" name="Picture 15" descr="http://chinese.travel-way.net/aa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hinese.travel-way.net/aa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7" name="Picture 17" descr="http://chinese.travel-way.net/speaker02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hinese.travel-way.net/speaker02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Excuse me.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Pardon me.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Sorry.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55420" cy="533400"/>
                  <wp:effectExtent l="19050" t="0" r="0" b="0"/>
                  <wp:docPr id="18" name="Picture 18" descr="http://chinese.travel-way.net/cc79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inese.travel-way.net/cc79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2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0" name="Picture 20" descr="http://chinese.travel-way.net/speaker02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chinese.travel-way.net/speaker02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I'm very sorry about that.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1143000" cy="533400"/>
                  <wp:effectExtent l="19050" t="0" r="0" b="0"/>
                  <wp:docPr id="21" name="Picture 21" descr="http://chinese.travel-way.net/aa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hinese.travel-way.net/aa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3" name="Picture 23" descr="http://chinese.travel-way.net/speaker02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hinese.travel-way.net/speaker02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Sorry I'm late.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I'm sorry I'm late.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I'm sorry for the delay.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971800" cy="518160"/>
                  <wp:effectExtent l="19050" t="0" r="0" b="0"/>
                  <wp:docPr id="24" name="Picture 24" descr="http://chinese.travel-way.net/cc3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hinese.travel-way.net/cc3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6" name="Picture 26" descr="http://chinese.travel-way.net/speaker02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hinese.travel-way.net/speaker02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Never mind.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Don't worry about it.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04900" cy="541020"/>
                  <wp:effectExtent l="19050" t="0" r="0" b="0"/>
                  <wp:docPr id="27" name="Picture 27" descr="http://chinese.travel-way.net/aa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hinese.travel-way.net/aa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9" name="Picture 29" descr="http://chinese.travel-way.net/speaker02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chinese.travel-way.net/speaker02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No problem.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12520" cy="502920"/>
                  <wp:effectExtent l="19050" t="0" r="0" b="0"/>
                  <wp:docPr id="30" name="Picture 30" descr="http://chinese.travel-way.net/cc3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hinese.travel-way.net/cc3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2" name="Picture 32" descr="http://chinese.travel-way.net/speaker02.gi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chinese.travel-way.net/speaker02.gif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That's all right.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It doesn't matter.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5380" cy="541020"/>
                  <wp:effectExtent l="19050" t="0" r="7620" b="0"/>
                  <wp:docPr id="33" name="Picture 33" descr="http://chinese.travel-way.net/aa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hinese.travel-way.net/aa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5" name="Picture 35" descr="http://chinese.travel-way.net/speaker02.gi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chinese.travel-way.net/speaker02.gif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No problem.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All right.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Don't worry about it.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38400" cy="525780"/>
                  <wp:effectExtent l="19050" t="0" r="0" b="0"/>
                  <wp:docPr id="36" name="Picture 36" descr="http://chinese.travel-way.net/cc9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chinese.travel-way.net/cc9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8" name="Picture 38" descr="http://chinese.travel-way.net/speaker02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chinese.travel-way.net/speaker02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After you.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Go ahead.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(When you ask someone to go through a door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before you, or to do something before you.)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12520" cy="502920"/>
                  <wp:effectExtent l="19050" t="0" r="0" b="0"/>
                  <wp:docPr id="39" name="Picture 39" descr="http://chinese.travel-way.net/cc3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chinese.travel-way.net/cc3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41" name="Picture 41" descr="http://chinese.travel-way.net/speaker02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chinese.travel-way.net/speaker02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Excuse me, can I get past?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Excuse me, can I get by?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77440" cy="525780"/>
                  <wp:effectExtent l="19050" t="0" r="3810" b="0"/>
                  <wp:docPr id="42" name="Picture 42" descr="http://chinese.travel-way.net/cc3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chinese.travel-way.net/cc3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44" name="Picture 44" descr="http://chinese.travel-way.net/speaker02.gi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chinese.travel-way.net/speaker02.gif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C16" w:rsidRPr="00986C16" w:rsidTr="00986C1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6C16" w:rsidRPr="00986C16" w:rsidRDefault="00986C16" w:rsidP="00986C16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Excuse me, may I ask you something?</w:t>
            </w:r>
            <w:r w:rsidRPr="00986C16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Excuse me, may I ask you a question?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45820" cy="541020"/>
                  <wp:effectExtent l="19050" t="0" r="0" b="0"/>
                  <wp:docPr id="45" name="Picture 45" descr="http://chinese.travel-way.net/aa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chinese.travel-way.net/aa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86C16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47" name="Picture 47" descr="http://chinese.travel-way.net/speaker02.gif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chinese.travel-way.net/speaker02.gif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50F7" w:rsidRDefault="009850F7"/>
    <w:p w:rsidR="00986C16" w:rsidRDefault="00986C16"/>
    <w:p w:rsidR="00986C16" w:rsidRDefault="00986C16">
      <w:r>
        <w:t xml:space="preserve">Source:  </w:t>
      </w:r>
      <w:hyperlink r:id="rId35" w:history="1">
        <w:r w:rsidRPr="00FB1A08">
          <w:rPr>
            <w:rStyle w:val="Hyperlink"/>
          </w:rPr>
          <w:t>http://chinese.travel-way.net/page03z.html</w:t>
        </w:r>
      </w:hyperlink>
    </w:p>
    <w:p w:rsidR="00986C16" w:rsidRDefault="00986C16"/>
    <w:sectPr w:rsidR="00986C16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C16"/>
    <w:rsid w:val="00133C11"/>
    <w:rsid w:val="00697976"/>
    <w:rsid w:val="009850F7"/>
    <w:rsid w:val="00986C16"/>
    <w:rsid w:val="00B14204"/>
    <w:rsid w:val="00C7655F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C16"/>
    <w:pPr>
      <w:spacing w:after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16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6C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oundPlay('cc6.mp3')" TargetMode="External"/><Relationship Id="rId13" Type="http://schemas.openxmlformats.org/officeDocument/2006/relationships/image" Target="media/image7.gif"/><Relationship Id="rId18" Type="http://schemas.openxmlformats.org/officeDocument/2006/relationships/hyperlink" Target="javascript:soundPlay('cc14.mp3')" TargetMode="External"/><Relationship Id="rId26" Type="http://schemas.openxmlformats.org/officeDocument/2006/relationships/hyperlink" Target="javascript:soundPlay('cc17.mp3')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1.gif"/><Relationship Id="rId34" Type="http://schemas.openxmlformats.org/officeDocument/2006/relationships/hyperlink" Target="javascript:soundPlay('cc07.mp3')" TargetMode="External"/><Relationship Id="rId7" Type="http://schemas.openxmlformats.org/officeDocument/2006/relationships/image" Target="media/image4.gif"/><Relationship Id="rId12" Type="http://schemas.openxmlformats.org/officeDocument/2006/relationships/hyperlink" Target="javascript:soundPlay('cc767.mp3')" TargetMode="External"/><Relationship Id="rId17" Type="http://schemas.openxmlformats.org/officeDocument/2006/relationships/image" Target="media/image9.gif"/><Relationship Id="rId25" Type="http://schemas.openxmlformats.org/officeDocument/2006/relationships/image" Target="media/image13.gif"/><Relationship Id="rId33" Type="http://schemas.openxmlformats.org/officeDocument/2006/relationships/image" Target="media/image17.gif"/><Relationship Id="rId2" Type="http://schemas.openxmlformats.org/officeDocument/2006/relationships/settings" Target="settings.xml"/><Relationship Id="rId16" Type="http://schemas.openxmlformats.org/officeDocument/2006/relationships/hyperlink" Target="javascript:soundPlay('cc799.mp3')" TargetMode="External"/><Relationship Id="rId20" Type="http://schemas.openxmlformats.org/officeDocument/2006/relationships/hyperlink" Target="javascript:soundPlay('cc338.mp3')" TargetMode="External"/><Relationship Id="rId29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6.gif"/><Relationship Id="rId24" Type="http://schemas.openxmlformats.org/officeDocument/2006/relationships/hyperlink" Target="javascript:soundPlay('cc336.mp3')" TargetMode="External"/><Relationship Id="rId32" Type="http://schemas.openxmlformats.org/officeDocument/2006/relationships/hyperlink" Target="javascript:soundPlay('cc342.mp3')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8.gif"/><Relationship Id="rId23" Type="http://schemas.openxmlformats.org/officeDocument/2006/relationships/image" Target="media/image12.gif"/><Relationship Id="rId28" Type="http://schemas.openxmlformats.org/officeDocument/2006/relationships/hyperlink" Target="javascript:soundPlay('cc922.mp3')" TargetMode="External"/><Relationship Id="rId36" Type="http://schemas.openxmlformats.org/officeDocument/2006/relationships/fontTable" Target="fontTable.xml"/><Relationship Id="rId10" Type="http://schemas.openxmlformats.org/officeDocument/2006/relationships/hyperlink" Target="javascript:soundPlay('cc659.mp3')" TargetMode="External"/><Relationship Id="rId19" Type="http://schemas.openxmlformats.org/officeDocument/2006/relationships/image" Target="media/image10.gif"/><Relationship Id="rId31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hyperlink" Target="javascript:soundPlay('cc13.mp3')" TargetMode="External"/><Relationship Id="rId22" Type="http://schemas.openxmlformats.org/officeDocument/2006/relationships/hyperlink" Target="javascript:soundPlay('cc12.mp3')" TargetMode="External"/><Relationship Id="rId27" Type="http://schemas.openxmlformats.org/officeDocument/2006/relationships/image" Target="media/image14.gif"/><Relationship Id="rId30" Type="http://schemas.openxmlformats.org/officeDocument/2006/relationships/hyperlink" Target="javascript:soundPlay('cc340.mp3')" TargetMode="External"/><Relationship Id="rId35" Type="http://schemas.openxmlformats.org/officeDocument/2006/relationships/hyperlink" Target="http://chinese.travel-way.net/page03z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2011-03-15T14:45:00Z</dcterms:created>
  <dcterms:modified xsi:type="dcterms:W3CDTF">2011-03-15T14:46:00Z</dcterms:modified>
</cp:coreProperties>
</file>